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890E" w14:textId="3E662401" w:rsidR="00F01F02" w:rsidRPr="00F01F02" w:rsidRDefault="005D632D" w:rsidP="00F01F02">
      <w:pPr>
        <w:spacing w:after="60"/>
        <w:ind w:right="260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sz w:val="24"/>
        </w:rPr>
        <w:t>Zn.spr.SA.270</w:t>
      </w:r>
      <w:r w:rsidR="009C0C05">
        <w:rPr>
          <w:rFonts w:asciiTheme="minorHAnsi" w:hAnsiTheme="minorHAnsi" w:cstheme="minorHAnsi"/>
          <w:sz w:val="24"/>
        </w:rPr>
        <w:t>.29</w:t>
      </w:r>
      <w:r w:rsidR="00225BEE">
        <w:rPr>
          <w:rFonts w:asciiTheme="minorHAnsi" w:hAnsiTheme="minorHAnsi" w:cstheme="minorHAnsi"/>
          <w:sz w:val="24"/>
        </w:rPr>
        <w:t>.</w:t>
      </w:r>
      <w:r w:rsidR="00612010">
        <w:rPr>
          <w:rFonts w:asciiTheme="minorHAnsi" w:hAnsiTheme="minorHAnsi" w:cstheme="minorHAnsi"/>
          <w:sz w:val="24"/>
        </w:rPr>
        <w:t>2025</w:t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C63D34">
        <w:rPr>
          <w:rFonts w:asciiTheme="minorHAnsi" w:hAnsiTheme="minorHAnsi" w:cstheme="minorHAnsi"/>
          <w:sz w:val="24"/>
        </w:rPr>
        <w:tab/>
      </w:r>
      <w:r w:rsidR="00D77D67">
        <w:rPr>
          <w:rFonts w:asciiTheme="minorHAnsi" w:hAnsiTheme="minorHAnsi" w:cstheme="minorHAnsi"/>
          <w:b/>
          <w:bCs/>
          <w:sz w:val="24"/>
        </w:rPr>
        <w:t xml:space="preserve">Załącznik nr </w:t>
      </w:r>
      <w:r w:rsidR="00215D9A">
        <w:rPr>
          <w:rFonts w:asciiTheme="minorHAnsi" w:hAnsiTheme="minorHAnsi" w:cstheme="minorHAnsi"/>
          <w:b/>
          <w:bCs/>
          <w:sz w:val="24"/>
        </w:rPr>
        <w:t>3</w:t>
      </w:r>
      <w:r w:rsidR="003E0BDF">
        <w:rPr>
          <w:rFonts w:asciiTheme="minorHAnsi" w:hAnsiTheme="minorHAnsi" w:cstheme="minorHAnsi"/>
          <w:b/>
          <w:bCs/>
          <w:sz w:val="24"/>
        </w:rPr>
        <w:t xml:space="preserve"> do </w:t>
      </w:r>
      <w:r w:rsidR="009229E0">
        <w:rPr>
          <w:rFonts w:asciiTheme="minorHAnsi" w:hAnsiTheme="minorHAnsi" w:cstheme="minorHAnsi"/>
          <w:b/>
          <w:bCs/>
          <w:sz w:val="24"/>
        </w:rPr>
        <w:t>SWZ</w:t>
      </w:r>
    </w:p>
    <w:p w14:paraId="30BF8205" w14:textId="77777777" w:rsidR="009515BE" w:rsidRPr="00F01F02" w:rsidRDefault="009515BE" w:rsidP="00F01F02">
      <w:pPr>
        <w:jc w:val="both"/>
        <w:rPr>
          <w:rFonts w:asciiTheme="minorHAnsi" w:hAnsiTheme="minorHAnsi" w:cstheme="minorHAnsi"/>
          <w:b/>
          <w:i/>
          <w:sz w:val="24"/>
        </w:rPr>
      </w:pPr>
    </w:p>
    <w:p w14:paraId="6CCD39BF" w14:textId="129FDB8D" w:rsidR="009515BE" w:rsidRDefault="00225BEE" w:rsidP="009515BE">
      <w:pPr>
        <w:spacing w:before="120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………………………………………….</w:t>
      </w:r>
    </w:p>
    <w:p w14:paraId="1B94D351" w14:textId="30F4617D" w:rsidR="009515BE" w:rsidRPr="00E01680" w:rsidRDefault="00D77D67" w:rsidP="009515BE">
      <w:pPr>
        <w:spacing w:before="120"/>
        <w:jc w:val="both"/>
        <w:rPr>
          <w:rFonts w:asciiTheme="minorHAnsi" w:hAnsiTheme="minorHAnsi" w:cstheme="minorHAnsi"/>
          <w:bCs/>
          <w:szCs w:val="22"/>
        </w:rPr>
      </w:pPr>
      <w:r w:rsidRPr="00E01680">
        <w:rPr>
          <w:rFonts w:asciiTheme="minorHAnsi" w:hAnsiTheme="minorHAnsi" w:cstheme="minorHAnsi"/>
          <w:bCs/>
          <w:szCs w:val="22"/>
        </w:rPr>
        <w:t xml:space="preserve"> </w:t>
      </w:r>
      <w:r w:rsidR="009515BE" w:rsidRPr="00E01680">
        <w:rPr>
          <w:rFonts w:asciiTheme="minorHAnsi" w:hAnsiTheme="minorHAnsi" w:cstheme="minorHAnsi"/>
          <w:bCs/>
          <w:szCs w:val="22"/>
        </w:rPr>
        <w:t>(Nazwa i adres wykonawcy)</w:t>
      </w:r>
    </w:p>
    <w:p w14:paraId="377B7E94" w14:textId="77777777" w:rsidR="009515BE" w:rsidRDefault="009515BE" w:rsidP="009515BE">
      <w:pPr>
        <w:spacing w:before="120"/>
        <w:jc w:val="right"/>
        <w:rPr>
          <w:rFonts w:ascii="Cambria" w:hAnsi="Cambria"/>
          <w:bCs/>
          <w:szCs w:val="22"/>
        </w:rPr>
      </w:pPr>
    </w:p>
    <w:p w14:paraId="17B3B76E" w14:textId="5A49D8A6" w:rsidR="009515BE" w:rsidRPr="00225BEE" w:rsidRDefault="00225BEE" w:rsidP="009515BE">
      <w:pPr>
        <w:spacing w:before="120"/>
        <w:jc w:val="right"/>
        <w:rPr>
          <w:rFonts w:asciiTheme="minorHAnsi" w:hAnsiTheme="minorHAnsi" w:cstheme="minorHAnsi"/>
          <w:bCs/>
          <w:szCs w:val="22"/>
        </w:rPr>
      </w:pPr>
      <w:r w:rsidRPr="00225BEE">
        <w:rPr>
          <w:rFonts w:asciiTheme="minorHAnsi" w:hAnsiTheme="minorHAnsi" w:cstheme="minorHAnsi"/>
          <w:bCs/>
          <w:szCs w:val="22"/>
        </w:rPr>
        <w:t>…………………………………., dnia………………..</w:t>
      </w:r>
      <w:r w:rsidR="009515BE" w:rsidRPr="00225BEE">
        <w:rPr>
          <w:rFonts w:asciiTheme="minorHAnsi" w:hAnsiTheme="minorHAnsi" w:cstheme="minorHAnsi"/>
          <w:bCs/>
          <w:szCs w:val="22"/>
        </w:rPr>
        <w:t xml:space="preserve"> r.</w:t>
      </w:r>
    </w:p>
    <w:p w14:paraId="3E7E5FF0" w14:textId="77777777" w:rsidR="00806D2E" w:rsidRDefault="00806D2E" w:rsidP="00806D2E">
      <w:pPr>
        <w:spacing w:after="60"/>
        <w:jc w:val="center"/>
        <w:rPr>
          <w:rFonts w:asciiTheme="minorHAnsi" w:hAnsiTheme="minorHAnsi" w:cstheme="minorHAnsi"/>
          <w:b/>
          <w:sz w:val="24"/>
        </w:rPr>
      </w:pPr>
    </w:p>
    <w:p w14:paraId="78C5C852" w14:textId="28D70F3D" w:rsidR="009515BE" w:rsidRPr="00806D2E" w:rsidRDefault="00F01F02" w:rsidP="00806D2E">
      <w:pPr>
        <w:spacing w:after="60"/>
        <w:jc w:val="center"/>
        <w:rPr>
          <w:rFonts w:asciiTheme="minorHAnsi" w:hAnsiTheme="minorHAnsi" w:cstheme="minorHAnsi"/>
          <w:b/>
          <w:sz w:val="24"/>
        </w:rPr>
      </w:pPr>
      <w:r w:rsidRPr="00F01F02">
        <w:rPr>
          <w:rFonts w:asciiTheme="minorHAnsi" w:hAnsiTheme="minorHAnsi" w:cstheme="minorHAnsi"/>
          <w:b/>
          <w:sz w:val="24"/>
        </w:rPr>
        <w:t xml:space="preserve">WYKAZ WYKONANYCH </w:t>
      </w:r>
      <w:r w:rsidR="00612010">
        <w:rPr>
          <w:rFonts w:asciiTheme="minorHAnsi" w:hAnsiTheme="minorHAnsi" w:cstheme="minorHAnsi"/>
          <w:b/>
          <w:sz w:val="24"/>
        </w:rPr>
        <w:t>USŁUG</w:t>
      </w:r>
    </w:p>
    <w:p w14:paraId="76BE6D8A" w14:textId="36FBF900" w:rsidR="00A1743A" w:rsidDel="00B062F2" w:rsidRDefault="009515BE" w:rsidP="00A1743A">
      <w:pPr>
        <w:spacing w:before="120" w:after="120"/>
        <w:jc w:val="both"/>
        <w:rPr>
          <w:del w:id="0" w:author="Mariola Bodziony" w:date="2025-11-21T13:33:00Z"/>
          <w:rFonts w:asciiTheme="minorHAnsi" w:hAnsiTheme="minorHAnsi" w:cstheme="minorHAnsi"/>
          <w:b/>
          <w:i/>
          <w:sz w:val="24"/>
        </w:rPr>
      </w:pPr>
      <w:bookmarkStart w:id="1" w:name="_Hlk63004032"/>
      <w:r w:rsidRPr="009515BE">
        <w:rPr>
          <w:rFonts w:asciiTheme="minorHAnsi" w:hAnsiTheme="minorHAnsi"/>
          <w:bCs/>
          <w:sz w:val="24"/>
        </w:rPr>
        <w:t>W związku ze złożeniem oferty w postępowaniu o udzielenie zamówienia publicznego prowadzonym przez Zamawiając</w:t>
      </w:r>
      <w:r w:rsidR="00D77D67">
        <w:rPr>
          <w:rFonts w:asciiTheme="minorHAnsi" w:hAnsiTheme="minorHAnsi"/>
          <w:bCs/>
          <w:sz w:val="24"/>
        </w:rPr>
        <w:t xml:space="preserve">ego – </w:t>
      </w:r>
      <w:r w:rsidRPr="009515BE">
        <w:rPr>
          <w:rFonts w:asciiTheme="minorHAnsi" w:hAnsiTheme="minorHAnsi"/>
          <w:bCs/>
          <w:sz w:val="24"/>
        </w:rPr>
        <w:t xml:space="preserve">Nadleśnictwo </w:t>
      </w:r>
      <w:r>
        <w:rPr>
          <w:rFonts w:asciiTheme="minorHAnsi" w:hAnsiTheme="minorHAnsi"/>
          <w:bCs/>
          <w:sz w:val="24"/>
        </w:rPr>
        <w:t xml:space="preserve">Miękinia </w:t>
      </w:r>
      <w:r w:rsidR="00753745">
        <w:rPr>
          <w:rFonts w:asciiTheme="minorHAnsi" w:hAnsiTheme="minorHAnsi"/>
          <w:bCs/>
          <w:sz w:val="24"/>
        </w:rPr>
        <w:t xml:space="preserve">pn. </w:t>
      </w:r>
      <w:r w:rsidRPr="009515BE">
        <w:rPr>
          <w:rFonts w:asciiTheme="minorHAnsi" w:hAnsiTheme="minorHAnsi"/>
          <w:b/>
          <w:sz w:val="24"/>
        </w:rPr>
        <w:t>„</w:t>
      </w:r>
      <w:r w:rsidR="00A1743A" w:rsidRPr="00A1743A">
        <w:rPr>
          <w:rFonts w:asciiTheme="minorHAnsi" w:hAnsiTheme="minorHAnsi" w:cstheme="minorHAnsi"/>
          <w:b/>
          <w:i/>
          <w:sz w:val="24"/>
        </w:rPr>
        <w:t>Wykonanie dokumentacji projek</w:t>
      </w:r>
      <w:r w:rsidR="00A1743A">
        <w:rPr>
          <w:rFonts w:asciiTheme="minorHAnsi" w:hAnsiTheme="minorHAnsi" w:cstheme="minorHAnsi"/>
          <w:b/>
          <w:i/>
          <w:sz w:val="24"/>
        </w:rPr>
        <w:t xml:space="preserve">towej wraz z pełnieniem nadzoru </w:t>
      </w:r>
      <w:r w:rsidR="00A1743A" w:rsidRPr="00A1743A">
        <w:rPr>
          <w:rFonts w:asciiTheme="minorHAnsi" w:hAnsiTheme="minorHAnsi" w:cstheme="minorHAnsi"/>
          <w:b/>
          <w:i/>
          <w:sz w:val="24"/>
        </w:rPr>
        <w:t>autorskiego dla zadania pn.:</w:t>
      </w:r>
      <w:ins w:id="2" w:author="Marcin Czerski" w:date="2025-11-03T11:29:00Z">
        <w:r w:rsidR="00C30CE0">
          <w:rPr>
            <w:rFonts w:asciiTheme="minorHAnsi" w:hAnsiTheme="minorHAnsi" w:cstheme="minorHAnsi"/>
            <w:b/>
            <w:i/>
            <w:sz w:val="24"/>
          </w:rPr>
          <w:t xml:space="preserve"> Zadanie nr ……….</w:t>
        </w:r>
      </w:ins>
    </w:p>
    <w:p w14:paraId="5710DA46" w14:textId="6140866B" w:rsidR="00A1743A" w:rsidDel="00C30CE0" w:rsidRDefault="00A1743A" w:rsidP="00A1743A">
      <w:pPr>
        <w:spacing w:before="120" w:after="120"/>
        <w:jc w:val="both"/>
        <w:rPr>
          <w:del w:id="3" w:author="Marcin Czerski" w:date="2025-11-03T11:29:00Z"/>
          <w:rFonts w:asciiTheme="minorHAnsi" w:hAnsiTheme="minorHAnsi"/>
          <w:b/>
          <w:sz w:val="24"/>
        </w:rPr>
      </w:pPr>
      <w:del w:id="4" w:author="Marcin Czerski" w:date="2025-11-03T11:29:00Z">
        <w:r w:rsidDel="00C30CE0">
          <w:rPr>
            <w:rFonts w:asciiTheme="minorHAnsi" w:hAnsiTheme="minorHAnsi"/>
            <w:b/>
            <w:sz w:val="24"/>
          </w:rPr>
          <w:delText>Zadanie nr 1</w:delText>
        </w:r>
        <w:r w:rsidR="003825BB" w:rsidDel="00C30CE0">
          <w:rPr>
            <w:rFonts w:asciiTheme="minorHAnsi" w:hAnsiTheme="minorHAnsi"/>
            <w:b/>
            <w:sz w:val="24"/>
          </w:rPr>
          <w:delText>.</w:delText>
        </w:r>
        <w:r w:rsidRPr="00A1743A" w:rsidDel="00C30CE0">
          <w:rPr>
            <w:rFonts w:asciiTheme="minorHAnsi" w:hAnsiTheme="minorHAnsi"/>
            <w:b/>
            <w:sz w:val="24"/>
          </w:rPr>
          <w:tab/>
          <w:delText>Przebudowa zbiornika retencyjnego w Leśnictwie Kąty Wrocławskie oddz. 358 i, l</w:delText>
        </w:r>
        <w:r w:rsidDel="00C30CE0">
          <w:rPr>
            <w:rFonts w:asciiTheme="minorHAnsi" w:hAnsiTheme="minorHAnsi"/>
            <w:b/>
            <w:sz w:val="24"/>
          </w:rPr>
          <w:delText>.</w:delText>
        </w:r>
      </w:del>
    </w:p>
    <w:p w14:paraId="56A2DB83" w14:textId="4BC69508" w:rsidR="009515BE" w:rsidRPr="00A1743A" w:rsidRDefault="00A1743A" w:rsidP="00A1743A">
      <w:pPr>
        <w:spacing w:before="120" w:after="120"/>
        <w:jc w:val="both"/>
        <w:rPr>
          <w:rFonts w:asciiTheme="minorHAnsi" w:hAnsiTheme="minorHAnsi" w:cstheme="minorHAnsi"/>
          <w:b/>
          <w:i/>
          <w:sz w:val="24"/>
        </w:rPr>
      </w:pPr>
      <w:del w:id="5" w:author="Marcin Czerski" w:date="2025-11-03T11:29:00Z">
        <w:r w:rsidDel="00C30CE0">
          <w:rPr>
            <w:rFonts w:asciiTheme="minorHAnsi" w:hAnsiTheme="minorHAnsi"/>
            <w:b/>
            <w:sz w:val="24"/>
          </w:rPr>
          <w:delText>Zadanie nr 2</w:delText>
        </w:r>
        <w:r w:rsidR="003825BB" w:rsidDel="00C30CE0">
          <w:rPr>
            <w:rFonts w:asciiTheme="minorHAnsi" w:hAnsiTheme="minorHAnsi"/>
            <w:b/>
            <w:sz w:val="24"/>
          </w:rPr>
          <w:delText>.</w:delText>
        </w:r>
        <w:r w:rsidDel="00C30CE0">
          <w:rPr>
            <w:rFonts w:asciiTheme="minorHAnsi" w:hAnsiTheme="minorHAnsi"/>
            <w:b/>
            <w:sz w:val="24"/>
          </w:rPr>
          <w:delText xml:space="preserve"> </w:delText>
        </w:r>
        <w:r w:rsidRPr="00A1743A" w:rsidDel="00C30CE0">
          <w:rPr>
            <w:rFonts w:asciiTheme="minorHAnsi" w:hAnsiTheme="minorHAnsi"/>
            <w:b/>
            <w:sz w:val="24"/>
          </w:rPr>
          <w:tab/>
          <w:delText>Przebudowa zbiornika retencyjnego w Leśnictwie Uliczno oddz. 234 b</w:delText>
        </w:r>
        <w:r w:rsidDel="00C30CE0">
          <w:rPr>
            <w:rFonts w:asciiTheme="minorHAnsi" w:hAnsiTheme="minorHAnsi"/>
            <w:b/>
            <w:sz w:val="24"/>
          </w:rPr>
          <w:delText>.</w:delText>
        </w:r>
      </w:del>
      <w:r w:rsidR="00927668">
        <w:rPr>
          <w:rFonts w:asciiTheme="minorHAnsi" w:hAnsiTheme="minorHAnsi"/>
          <w:b/>
          <w:sz w:val="24"/>
        </w:rPr>
        <w:t>”</w:t>
      </w:r>
    </w:p>
    <w:bookmarkEnd w:id="1"/>
    <w:p w14:paraId="55EFE5B3" w14:textId="5DAE4581" w:rsidR="00225BEE" w:rsidRDefault="009515BE" w:rsidP="009515BE">
      <w:pPr>
        <w:spacing w:before="120"/>
        <w:rPr>
          <w:rFonts w:asciiTheme="minorHAnsi" w:hAnsiTheme="minorHAnsi"/>
          <w:bCs/>
          <w:sz w:val="24"/>
        </w:rPr>
      </w:pPr>
      <w:r w:rsidRPr="009515BE">
        <w:rPr>
          <w:rFonts w:asciiTheme="minorHAnsi" w:hAnsiTheme="minorHAnsi"/>
          <w:bCs/>
          <w:sz w:val="24"/>
        </w:rPr>
        <w:t>Ja niżej podpisany</w:t>
      </w:r>
    </w:p>
    <w:p w14:paraId="01AD4DB8" w14:textId="115254C2" w:rsidR="00225BEE" w:rsidRPr="009515BE" w:rsidRDefault="00225BEE" w:rsidP="009515BE">
      <w:pPr>
        <w:spacing w:before="120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7A39053E" w14:textId="0938ABD2" w:rsidR="00806D2E" w:rsidRDefault="009515BE" w:rsidP="009515BE">
      <w:pPr>
        <w:spacing w:before="120"/>
        <w:rPr>
          <w:rFonts w:asciiTheme="minorHAnsi" w:hAnsiTheme="minorHAnsi"/>
          <w:bCs/>
          <w:sz w:val="24"/>
        </w:rPr>
      </w:pPr>
      <w:r w:rsidRPr="009515BE">
        <w:rPr>
          <w:rFonts w:asciiTheme="minorHAnsi" w:hAnsiTheme="minorHAnsi"/>
          <w:bCs/>
          <w:sz w:val="24"/>
        </w:rPr>
        <w:t>działając w i</w:t>
      </w:r>
      <w:r w:rsidR="00225BEE">
        <w:rPr>
          <w:rFonts w:asciiTheme="minorHAnsi" w:hAnsiTheme="minorHAnsi"/>
          <w:bCs/>
          <w:sz w:val="24"/>
        </w:rPr>
        <w:t>mieniu i na rzecz</w:t>
      </w:r>
    </w:p>
    <w:p w14:paraId="6E4C8935" w14:textId="0085742E" w:rsidR="00225BEE" w:rsidRDefault="00225BEE" w:rsidP="009515BE">
      <w:pPr>
        <w:spacing w:before="120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861A3F2" w14:textId="006D2BC6" w:rsidR="00806D2E" w:rsidRPr="00806D2E" w:rsidRDefault="00806D2E" w:rsidP="00806D2E">
      <w:pPr>
        <w:spacing w:before="120"/>
        <w:jc w:val="center"/>
        <w:rPr>
          <w:rFonts w:asciiTheme="minorHAnsi" w:hAnsiTheme="minorHAnsi"/>
          <w:bCs/>
          <w:i/>
          <w:iCs/>
          <w:sz w:val="18"/>
          <w:szCs w:val="18"/>
        </w:rPr>
      </w:pPr>
      <w:r w:rsidRPr="00806D2E">
        <w:rPr>
          <w:rFonts w:asciiTheme="minorHAnsi" w:hAnsiTheme="minorHAnsi"/>
          <w:bCs/>
          <w:i/>
          <w:iCs/>
          <w:sz w:val="18"/>
          <w:szCs w:val="18"/>
        </w:rPr>
        <w:t>(nazwa, adres Wykonawcy)</w:t>
      </w:r>
    </w:p>
    <w:p w14:paraId="3848FEA5" w14:textId="4F228DC6" w:rsidR="009515BE" w:rsidRPr="009515BE" w:rsidRDefault="009515BE" w:rsidP="009515BE">
      <w:pPr>
        <w:spacing w:before="120"/>
        <w:jc w:val="both"/>
        <w:rPr>
          <w:rFonts w:asciiTheme="minorHAnsi" w:hAnsiTheme="minorHAnsi"/>
          <w:bCs/>
          <w:sz w:val="24"/>
        </w:rPr>
      </w:pPr>
      <w:r w:rsidRPr="009515BE">
        <w:rPr>
          <w:rFonts w:asciiTheme="minorHAnsi" w:hAnsiTheme="minorHAnsi"/>
          <w:bCs/>
          <w:sz w:val="24"/>
        </w:rPr>
        <w:t xml:space="preserve">oświadczam, że Wykonawca którego reprezentuję, w okresie ostatnich </w:t>
      </w:r>
      <w:r w:rsidR="00612010" w:rsidRPr="00225BEE">
        <w:rPr>
          <w:rFonts w:asciiTheme="minorHAnsi" w:hAnsiTheme="minorHAnsi"/>
          <w:b/>
          <w:bCs/>
          <w:sz w:val="24"/>
        </w:rPr>
        <w:t>3</w:t>
      </w:r>
      <w:r w:rsidRPr="00225BEE">
        <w:rPr>
          <w:rFonts w:asciiTheme="minorHAnsi" w:hAnsiTheme="minorHAnsi"/>
          <w:b/>
          <w:bCs/>
          <w:sz w:val="24"/>
        </w:rPr>
        <w:t xml:space="preserve"> lat</w:t>
      </w:r>
      <w:r w:rsidRPr="009515BE">
        <w:rPr>
          <w:rFonts w:asciiTheme="minorHAnsi" w:hAnsiTheme="minorHAnsi"/>
          <w:bCs/>
          <w:sz w:val="24"/>
        </w:rPr>
        <w:t xml:space="preserve"> od dnia w którym upływa termin składania ofert (a jeżeli okres działalności jest krótszy – w tym okresie) wykonał następujące </w:t>
      </w:r>
      <w:r w:rsidR="00612010">
        <w:rPr>
          <w:rFonts w:asciiTheme="minorHAnsi" w:hAnsiTheme="minorHAnsi"/>
          <w:bCs/>
          <w:sz w:val="24"/>
        </w:rPr>
        <w:t>usługi projektowe</w:t>
      </w:r>
      <w:r w:rsidRPr="009515BE">
        <w:rPr>
          <w:rFonts w:asciiTheme="minorHAnsi" w:hAnsiTheme="minorHAnsi"/>
          <w:bCs/>
          <w:sz w:val="24"/>
        </w:rPr>
        <w:t>:</w:t>
      </w:r>
    </w:p>
    <w:p w14:paraId="12924294" w14:textId="2E107985" w:rsidR="00F01F02" w:rsidRDefault="00F01F02" w:rsidP="00D77D67">
      <w:pPr>
        <w:spacing w:after="60"/>
        <w:rPr>
          <w:rFonts w:asciiTheme="minorHAnsi" w:hAnsiTheme="minorHAnsi" w:cstheme="minorHAnsi"/>
          <w:b/>
          <w:bCs/>
          <w:i/>
          <w:sz w:val="24"/>
        </w:rPr>
      </w:pPr>
    </w:p>
    <w:p w14:paraId="49129C09" w14:textId="69F8F25D" w:rsidR="00A057AF" w:rsidRDefault="00A057AF" w:rsidP="00D77D67">
      <w:pPr>
        <w:spacing w:after="60"/>
        <w:rPr>
          <w:rFonts w:asciiTheme="minorHAnsi" w:hAnsiTheme="minorHAnsi" w:cstheme="minorHAnsi"/>
          <w:b/>
          <w:bCs/>
          <w:i/>
          <w:sz w:val="24"/>
        </w:rPr>
      </w:pPr>
    </w:p>
    <w:p w14:paraId="0E76C59C" w14:textId="77777777" w:rsidR="00A057AF" w:rsidRPr="00F01F02" w:rsidRDefault="00A057AF" w:rsidP="00D77D67">
      <w:pPr>
        <w:spacing w:after="60"/>
        <w:rPr>
          <w:rFonts w:asciiTheme="minorHAnsi" w:hAnsiTheme="minorHAnsi" w:cstheme="minorHAnsi"/>
          <w:b/>
          <w:bCs/>
          <w:i/>
          <w:sz w:val="24"/>
        </w:rPr>
      </w:pPr>
    </w:p>
    <w:tbl>
      <w:tblPr>
        <w:tblW w:w="1509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93"/>
        <w:gridCol w:w="2126"/>
        <w:gridCol w:w="5245"/>
        <w:gridCol w:w="2268"/>
        <w:gridCol w:w="2693"/>
      </w:tblGrid>
      <w:tr w:rsidR="00F01F02" w:rsidRPr="00F01F02" w14:paraId="3CB7B9E1" w14:textId="77777777" w:rsidTr="00C63D34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0D540" w14:textId="77777777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>LP.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1B58A" w14:textId="7064519F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Podmiot na rzecz którego </w:t>
            </w:r>
            <w:r w:rsidR="00612010" w:rsidRPr="00C63D34">
              <w:rPr>
                <w:rFonts w:asciiTheme="minorHAnsi" w:hAnsiTheme="minorHAnsi" w:cstheme="minorHAnsi"/>
                <w:b/>
                <w:bCs/>
                <w:sz w:val="24"/>
              </w:rPr>
              <w:t>usługa</w:t>
            </w: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 został</w:t>
            </w:r>
            <w:r w:rsidR="00612010" w:rsidRPr="00C63D34">
              <w:rPr>
                <w:rFonts w:asciiTheme="minorHAnsi" w:hAnsiTheme="minorHAnsi" w:cstheme="minorHAnsi"/>
                <w:b/>
                <w:bCs/>
                <w:sz w:val="24"/>
              </w:rPr>
              <w:t>a wykonana</w:t>
            </w: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</w:p>
          <w:p w14:paraId="382E5F4D" w14:textId="77777777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>(nazwa, adres)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AE3AA" w14:textId="77777777" w:rsidR="00F01F02" w:rsidRPr="00C63D34" w:rsidRDefault="00F01F02" w:rsidP="00405734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  <w:p w14:paraId="4ACCD0AA" w14:textId="3895FF3F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Miejsce wykonania </w:t>
            </w:r>
            <w:r w:rsidR="00612010" w:rsidRPr="00C63D34">
              <w:rPr>
                <w:rFonts w:asciiTheme="minorHAnsi" w:hAnsiTheme="minorHAnsi" w:cstheme="minorHAnsi"/>
                <w:b/>
                <w:bCs/>
                <w:sz w:val="24"/>
              </w:rPr>
              <w:t>usługi</w:t>
            </w:r>
          </w:p>
          <w:p w14:paraId="2E6DF6C8" w14:textId="77777777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11525" w14:textId="54653CB1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Rodzaj </w:t>
            </w:r>
            <w:r w:rsidR="00612010" w:rsidRPr="00C63D34">
              <w:rPr>
                <w:rFonts w:asciiTheme="minorHAnsi" w:hAnsiTheme="minorHAnsi" w:cstheme="minorHAnsi"/>
                <w:b/>
                <w:bCs/>
                <w:sz w:val="24"/>
              </w:rPr>
              <w:t>usługi</w:t>
            </w:r>
          </w:p>
          <w:p w14:paraId="7DB51902" w14:textId="77777777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>(wykonany zakres rzeczowy)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D6980" w14:textId="77777777" w:rsidR="00F01F02" w:rsidRPr="00C63D34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>Wartość wykonanych robót w PLN (brutto)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CEDB2" w14:textId="637645CA" w:rsidR="00F01F02" w:rsidRPr="00C63D34" w:rsidRDefault="00F01F02" w:rsidP="0061201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</w:pP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Data </w:t>
            </w:r>
            <w:r w:rsidR="00612010"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wykonania usługi </w:t>
            </w:r>
            <w:r w:rsidR="00C6445F" w:rsidRPr="00C63D34">
              <w:rPr>
                <w:rFonts w:asciiTheme="minorHAnsi" w:hAnsiTheme="minorHAnsi" w:cstheme="minorHAnsi"/>
                <w:b/>
                <w:bCs/>
                <w:sz w:val="24"/>
              </w:rPr>
              <w:t>(zako</w:t>
            </w:r>
            <w:r w:rsidRPr="00C63D34">
              <w:rPr>
                <w:rFonts w:asciiTheme="minorHAnsi" w:hAnsiTheme="minorHAnsi" w:cstheme="minorHAnsi"/>
                <w:b/>
                <w:bCs/>
                <w:sz w:val="24"/>
              </w:rPr>
              <w:t>ńczenia</w:t>
            </w:r>
            <w:r w:rsidR="00C6445F" w:rsidRPr="00C63D34">
              <w:rPr>
                <w:rFonts w:asciiTheme="minorHAnsi" w:hAnsiTheme="minorHAnsi" w:cstheme="minorHAnsi"/>
                <w:b/>
                <w:bCs/>
                <w:sz w:val="24"/>
              </w:rPr>
              <w:t xml:space="preserve">) - </w:t>
            </w:r>
            <w:r w:rsidRPr="00C63D34">
              <w:rPr>
                <w:rFonts w:asciiTheme="minorHAnsi" w:hAnsiTheme="minorHAnsi" w:cstheme="minorHAnsi"/>
                <w:b/>
                <w:bCs/>
                <w:i/>
                <w:iCs/>
                <w:sz w:val="24"/>
              </w:rPr>
              <w:t>dzień, miesiąc, rok</w:t>
            </w:r>
          </w:p>
        </w:tc>
      </w:tr>
      <w:tr w:rsidR="00F01F02" w:rsidRPr="00F01F02" w14:paraId="032CF978" w14:textId="77777777" w:rsidTr="00C63D34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2BC16" w14:textId="77777777" w:rsidR="00F01F02" w:rsidRPr="00F01F02" w:rsidRDefault="00F01F02" w:rsidP="00405734">
            <w:pPr>
              <w:widowControl w:val="0"/>
              <w:ind w:left="-70"/>
              <w:jc w:val="center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F01F02">
              <w:rPr>
                <w:rFonts w:asciiTheme="minorHAnsi" w:hAnsiTheme="minorHAnsi" w:cstheme="minorHAnsi"/>
                <w:i/>
                <w:iCs/>
                <w:sz w:val="24"/>
              </w:rPr>
              <w:lastRenderedPageBreak/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67F8B" w14:textId="77777777" w:rsidR="00F01F02" w:rsidRPr="00F01F02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F01F02">
              <w:rPr>
                <w:rFonts w:asciiTheme="minorHAnsi" w:hAnsiTheme="minorHAnsi" w:cstheme="minorHAnsi"/>
                <w:i/>
                <w:iCs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7D288" w14:textId="77777777" w:rsidR="00F01F02" w:rsidRPr="00F01F02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F01F02">
              <w:rPr>
                <w:rFonts w:asciiTheme="minorHAnsi" w:hAnsiTheme="minorHAnsi" w:cstheme="minorHAnsi"/>
                <w:i/>
                <w:iCs/>
                <w:sz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49FD7" w14:textId="77777777" w:rsidR="00F01F02" w:rsidRPr="00F01F02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F01F02">
              <w:rPr>
                <w:rFonts w:asciiTheme="minorHAnsi" w:hAnsiTheme="minorHAnsi" w:cstheme="minorHAnsi"/>
                <w:i/>
                <w:iCs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505CD" w14:textId="77777777" w:rsidR="00F01F02" w:rsidRPr="00F01F02" w:rsidRDefault="00F01F02" w:rsidP="00405734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F01F02">
              <w:rPr>
                <w:rFonts w:asciiTheme="minorHAnsi" w:hAnsiTheme="minorHAnsi" w:cstheme="minorHAnsi"/>
                <w:i/>
                <w:iCs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C4558" w14:textId="77777777" w:rsidR="00F01F02" w:rsidRPr="00F01F02" w:rsidRDefault="00F01F02" w:rsidP="00405734">
            <w:pPr>
              <w:widowControl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F01F02">
              <w:rPr>
                <w:rFonts w:asciiTheme="minorHAnsi" w:hAnsiTheme="minorHAnsi" w:cstheme="minorHAnsi"/>
                <w:i/>
                <w:iCs/>
                <w:sz w:val="24"/>
              </w:rPr>
              <w:t>6</w:t>
            </w:r>
          </w:p>
        </w:tc>
      </w:tr>
      <w:tr w:rsidR="00F01F02" w:rsidRPr="00F01F02" w14:paraId="011C0D67" w14:textId="77777777" w:rsidTr="00C63D34">
        <w:trPr>
          <w:trHeight w:val="5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B226B" w14:textId="77777777" w:rsidR="00F01F02" w:rsidRPr="00F01F02" w:rsidRDefault="00F01F02" w:rsidP="00405734">
            <w:pPr>
              <w:widowControl w:val="0"/>
              <w:ind w:left="-70"/>
              <w:jc w:val="center"/>
              <w:rPr>
                <w:rFonts w:asciiTheme="minorHAnsi" w:hAnsiTheme="minorHAnsi" w:cstheme="minorHAnsi"/>
                <w:sz w:val="24"/>
              </w:rPr>
            </w:pPr>
            <w:r w:rsidRPr="00F01F02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B16AB" w14:textId="77777777" w:rsidR="00F01F02" w:rsidRPr="00F01F02" w:rsidRDefault="00F01F02" w:rsidP="00405734">
            <w:pPr>
              <w:widowControl w:val="0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1A8D0" w14:textId="77777777" w:rsidR="00F01F02" w:rsidRPr="00F01F02" w:rsidRDefault="00F01F02" w:rsidP="00405734">
            <w:pPr>
              <w:widowControl w:val="0"/>
              <w:snapToGrid w:val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615CC" w14:textId="77777777" w:rsidR="00F01F02" w:rsidRPr="00F01F02" w:rsidRDefault="00F01F02" w:rsidP="00405734">
            <w:pPr>
              <w:widowControl w:val="0"/>
              <w:snapToGrid w:val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EEB9A" w14:textId="77777777" w:rsidR="00F01F02" w:rsidRPr="00F01F02" w:rsidRDefault="00F01F02" w:rsidP="00405734">
            <w:pPr>
              <w:widowControl w:val="0"/>
              <w:snapToGrid w:val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17180" w14:textId="77777777" w:rsidR="00F01F02" w:rsidRPr="00F01F02" w:rsidRDefault="00F01F02" w:rsidP="0040573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9221D5" w:rsidRPr="00F01F02" w14:paraId="5EE02E5E" w14:textId="77777777" w:rsidTr="00C63D34">
        <w:trPr>
          <w:trHeight w:val="5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37476" w14:textId="595FB785" w:rsidR="009221D5" w:rsidRPr="00F01F02" w:rsidRDefault="009221D5" w:rsidP="00405734">
            <w:pPr>
              <w:widowControl w:val="0"/>
              <w:ind w:left="-70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78E70" w14:textId="77777777" w:rsidR="009221D5" w:rsidRPr="00F01F02" w:rsidRDefault="009221D5" w:rsidP="00405734">
            <w:pPr>
              <w:widowControl w:val="0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021AD" w14:textId="77777777" w:rsidR="009221D5" w:rsidRPr="00F01F02" w:rsidRDefault="009221D5" w:rsidP="00405734">
            <w:pPr>
              <w:widowControl w:val="0"/>
              <w:snapToGrid w:val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8AC29" w14:textId="77777777" w:rsidR="009221D5" w:rsidRPr="00F01F02" w:rsidRDefault="009221D5" w:rsidP="00405734">
            <w:pPr>
              <w:widowControl w:val="0"/>
              <w:snapToGrid w:val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17137" w14:textId="77777777" w:rsidR="009221D5" w:rsidRPr="00F01F02" w:rsidRDefault="009221D5" w:rsidP="00405734">
            <w:pPr>
              <w:widowControl w:val="0"/>
              <w:snapToGrid w:val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14066" w14:textId="77777777" w:rsidR="009221D5" w:rsidRPr="00F01F02" w:rsidRDefault="009221D5" w:rsidP="0040573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41BA107" w14:textId="77777777" w:rsidR="00C63D34" w:rsidRDefault="00C63D34" w:rsidP="00D77D67">
      <w:pPr>
        <w:spacing w:before="120"/>
        <w:ind w:left="5670"/>
        <w:jc w:val="center"/>
        <w:rPr>
          <w:rFonts w:ascii="Cambria" w:hAnsi="Cambria"/>
          <w:bCs/>
          <w:szCs w:val="22"/>
        </w:rPr>
      </w:pPr>
    </w:p>
    <w:p w14:paraId="0054E8A8" w14:textId="77777777" w:rsidR="00C63D34" w:rsidRDefault="00861EF4" w:rsidP="00D77D67">
      <w:pPr>
        <w:spacing w:before="120"/>
        <w:ind w:left="5670"/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________________________________</w:t>
      </w:r>
    </w:p>
    <w:p w14:paraId="59270055" w14:textId="37968070" w:rsidR="00F01F02" w:rsidRPr="00D77D67" w:rsidRDefault="00C63D34" w:rsidP="00D77D67">
      <w:pPr>
        <w:spacing w:before="120"/>
        <w:ind w:left="5670"/>
        <w:jc w:val="center"/>
        <w:rPr>
          <w:rFonts w:ascii="Cambria" w:hAnsi="Cambria"/>
          <w:bCs/>
          <w:szCs w:val="22"/>
        </w:rPr>
      </w:pPr>
      <w:r>
        <w:rPr>
          <w:rFonts w:asciiTheme="minorHAnsi" w:hAnsiTheme="minorHAnsi" w:cstheme="minorHAnsi"/>
          <w:bCs/>
          <w:szCs w:val="22"/>
        </w:rPr>
        <w:t>(</w:t>
      </w:r>
      <w:r w:rsidR="00861EF4" w:rsidRPr="0004593C">
        <w:rPr>
          <w:rFonts w:asciiTheme="minorHAnsi" w:hAnsiTheme="minorHAnsi" w:cstheme="minorHAnsi"/>
          <w:bCs/>
          <w:szCs w:val="22"/>
        </w:rPr>
        <w:t>podpis)</w:t>
      </w:r>
    </w:p>
    <w:sectPr w:rsidR="00F01F02" w:rsidRPr="00D77D67" w:rsidSect="00C63D34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02532" w14:textId="77777777" w:rsidR="00F73838" w:rsidRDefault="00F73838" w:rsidP="007B578F">
      <w:r>
        <w:separator/>
      </w:r>
    </w:p>
  </w:endnote>
  <w:endnote w:type="continuationSeparator" w:id="0">
    <w:p w14:paraId="03C38C36" w14:textId="77777777" w:rsidR="00F73838" w:rsidRDefault="00F73838" w:rsidP="007B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59061259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7A1012E" w14:textId="77777777" w:rsidR="007B578F" w:rsidRPr="007B578F" w:rsidRDefault="007B578F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7B578F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7B578F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7B578F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7B578F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="00C30CE0" w:rsidRPr="00C30CE0">
          <w:rPr>
            <w:rFonts w:asciiTheme="minorHAnsi" w:eastAsiaTheme="majorEastAsia" w:hAnsiTheme="minorHAnsi" w:cstheme="minorHAnsi"/>
            <w:noProof/>
            <w:sz w:val="20"/>
            <w:szCs w:val="20"/>
          </w:rPr>
          <w:t>2</w:t>
        </w:r>
        <w:r w:rsidRPr="007B578F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66B6F9F1" w14:textId="77777777" w:rsidR="007B578F" w:rsidRDefault="007B5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97CC2" w14:textId="77777777" w:rsidR="00F73838" w:rsidRDefault="00F73838" w:rsidP="007B578F">
      <w:r>
        <w:separator/>
      </w:r>
    </w:p>
  </w:footnote>
  <w:footnote w:type="continuationSeparator" w:id="0">
    <w:p w14:paraId="3B7D9B02" w14:textId="77777777" w:rsidR="00F73838" w:rsidRDefault="00F73838" w:rsidP="007B5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52E6" w14:textId="33B86817" w:rsidR="00120EE9" w:rsidRDefault="00120EE9" w:rsidP="00120EE9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447E1817" wp14:editId="346F0D1D">
          <wp:extent cx="5474219" cy="78333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ł. nr 1 a 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ola Bodziony">
    <w15:presenceInfo w15:providerId="AD" w15:userId="S::mariola.bodziony@ad.lasy.gov.pl::d1e89ba8-d09e-4426-ace4-b27a4a9df44b"/>
  </w15:person>
  <w15:person w15:author="Marcin Czerski">
    <w15:presenceInfo w15:providerId="AD" w15:userId="S-1-5-21-1258824510-3303949563-3469234235-202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F02"/>
    <w:rsid w:val="0004593C"/>
    <w:rsid w:val="000B1627"/>
    <w:rsid w:val="000D403C"/>
    <w:rsid w:val="00120EE9"/>
    <w:rsid w:val="001D19AB"/>
    <w:rsid w:val="00215D9A"/>
    <w:rsid w:val="00225BEE"/>
    <w:rsid w:val="002C069B"/>
    <w:rsid w:val="00324143"/>
    <w:rsid w:val="00363D1B"/>
    <w:rsid w:val="003825BB"/>
    <w:rsid w:val="00386B47"/>
    <w:rsid w:val="00396596"/>
    <w:rsid w:val="003E0BDF"/>
    <w:rsid w:val="003F5426"/>
    <w:rsid w:val="004126FB"/>
    <w:rsid w:val="004739BC"/>
    <w:rsid w:val="005D632D"/>
    <w:rsid w:val="00612010"/>
    <w:rsid w:val="00753745"/>
    <w:rsid w:val="007B578F"/>
    <w:rsid w:val="00806D2E"/>
    <w:rsid w:val="00861EF4"/>
    <w:rsid w:val="00866B11"/>
    <w:rsid w:val="008B5BCA"/>
    <w:rsid w:val="008E204F"/>
    <w:rsid w:val="008F0DCB"/>
    <w:rsid w:val="008F3CCF"/>
    <w:rsid w:val="00917E34"/>
    <w:rsid w:val="009221D5"/>
    <w:rsid w:val="009229E0"/>
    <w:rsid w:val="00927668"/>
    <w:rsid w:val="00946288"/>
    <w:rsid w:val="009515BE"/>
    <w:rsid w:val="009C0C05"/>
    <w:rsid w:val="009E4A26"/>
    <w:rsid w:val="00A057AF"/>
    <w:rsid w:val="00A1743A"/>
    <w:rsid w:val="00B062F2"/>
    <w:rsid w:val="00C30CE0"/>
    <w:rsid w:val="00C63D34"/>
    <w:rsid w:val="00C6445F"/>
    <w:rsid w:val="00D77D67"/>
    <w:rsid w:val="00E01680"/>
    <w:rsid w:val="00E47F74"/>
    <w:rsid w:val="00E518E9"/>
    <w:rsid w:val="00E531BD"/>
    <w:rsid w:val="00E60146"/>
    <w:rsid w:val="00EB1882"/>
    <w:rsid w:val="00EC5420"/>
    <w:rsid w:val="00F01F02"/>
    <w:rsid w:val="00F02821"/>
    <w:rsid w:val="00F14E76"/>
    <w:rsid w:val="00F203DE"/>
    <w:rsid w:val="00F73838"/>
    <w:rsid w:val="00FD2589"/>
    <w:rsid w:val="00FD5FC8"/>
    <w:rsid w:val="00FF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3D83"/>
  <w15:chartTrackingRefBased/>
  <w15:docId w15:val="{4FCC8FFA-AD96-4D9E-9B37-949B5A16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F02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578F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B578F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B578F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B578F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DC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DC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Czerski</dc:creator>
  <cp:keywords/>
  <dc:description/>
  <cp:lastModifiedBy>Mariola Bodziony</cp:lastModifiedBy>
  <cp:revision>2</cp:revision>
  <cp:lastPrinted>2021-04-30T05:28:00Z</cp:lastPrinted>
  <dcterms:created xsi:type="dcterms:W3CDTF">2025-11-26T16:54:00Z</dcterms:created>
  <dcterms:modified xsi:type="dcterms:W3CDTF">2025-11-26T16:54:00Z</dcterms:modified>
</cp:coreProperties>
</file>